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3C369" w14:textId="77777777" w:rsidR="00037C84" w:rsidRPr="00E0544F" w:rsidRDefault="00EB7BA2" w:rsidP="00E12996">
      <w:pPr>
        <w:jc w:val="center"/>
        <w:rPr>
          <w:rFonts w:ascii="Calibri" w:hAnsi="Calibri" w:cs="Arial"/>
          <w:b/>
          <w:noProof/>
          <w:color w:val="1F497D"/>
        </w:rPr>
      </w:pPr>
      <w:r>
        <w:rPr>
          <w:noProof/>
          <w:lang w:val="fr-BE" w:eastAsia="fr-BE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1B1556" wp14:editId="0B0D447C">
                <wp:simplePos x="0" y="0"/>
                <wp:positionH relativeFrom="column">
                  <wp:posOffset>1752600</wp:posOffset>
                </wp:positionH>
                <wp:positionV relativeFrom="paragraph">
                  <wp:posOffset>82550</wp:posOffset>
                </wp:positionV>
                <wp:extent cx="2948305" cy="301625"/>
                <wp:effectExtent l="0" t="0" r="23495" b="285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EF3CE" w14:textId="77777777" w:rsidR="00225E87" w:rsidRPr="003000B2" w:rsidRDefault="00225E87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</w:rPr>
                              <w:t>Групповое задание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1B155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38pt;margin-top:6.5pt;width:232.15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" fillcolor="#0070c0" strokecolor="#4f81bd" strokeweight=".5pt">
                <v:textbox>
                  <w:txbxContent>
                    <w:p w14:paraId="690EF3CE" w14:textId="77777777" w:rsidR="00225E87" w:rsidRPr="003000B2" w:rsidRDefault="00225E87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</w:rPr>
                        <w:t>Групповое задание</w:t>
                      </w:r>
                    </w:p>
                  </w:txbxContent>
                </v:textbox>
              </v:shape>
            </w:pict>
          </mc:Fallback>
        </mc:AlternateContent>
      </w:r>
    </w:p>
    <w:p w14:paraId="535C84CF" w14:textId="77777777" w:rsidR="00037C84" w:rsidRDefault="00037C84" w:rsidP="00EB7BA2">
      <w:pPr>
        <w:rPr>
          <w:rFonts w:ascii="Arial" w:hAnsi="Arial" w:cs="Arial"/>
          <w:b/>
        </w:rPr>
      </w:pPr>
    </w:p>
    <w:p w14:paraId="76F7EFAE" w14:textId="77777777" w:rsidR="00BB7D42" w:rsidRPr="0075727D" w:rsidRDefault="00BB7D42" w:rsidP="00EB7BA2">
      <w:pPr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2"/>
        <w:gridCol w:w="6528"/>
      </w:tblGrid>
      <w:tr w:rsidR="00037C84" w:rsidRPr="003C4C88" w14:paraId="689FDD00" w14:textId="77777777" w:rsidTr="0075548F">
        <w:trPr>
          <w:trHeight w:val="665"/>
        </w:trPr>
        <w:tc>
          <w:tcPr>
            <w:tcW w:w="1800" w:type="dxa"/>
          </w:tcPr>
          <w:p w14:paraId="1F5FE818" w14:textId="77777777" w:rsidR="00037C84" w:rsidRPr="003C4C88" w:rsidRDefault="00037C84" w:rsidP="00DC6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Тип или название учебного задания</w:t>
            </w:r>
          </w:p>
        </w:tc>
        <w:tc>
          <w:tcPr>
            <w:tcW w:w="8010" w:type="dxa"/>
          </w:tcPr>
          <w:p w14:paraId="17090C2F" w14:textId="77777777" w:rsidR="00BB7D42" w:rsidRDefault="00BB7D42" w:rsidP="007E1114">
            <w:pPr>
              <w:tabs>
                <w:tab w:val="left" w:pos="720"/>
              </w:tabs>
              <w:rPr>
                <w:rFonts w:ascii="Arial" w:hAnsi="Arial"/>
              </w:rPr>
            </w:pPr>
          </w:p>
          <w:p w14:paraId="3D57B3F7" w14:textId="77777777" w:rsidR="00037C84" w:rsidRPr="003C4C88" w:rsidRDefault="007E1114" w:rsidP="007E1114">
            <w:pPr>
              <w:tabs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Практическое понимание содержания статьи 33</w:t>
            </w:r>
          </w:p>
        </w:tc>
      </w:tr>
      <w:tr w:rsidR="00037C84" w:rsidRPr="003C4C88" w14:paraId="4D9FAFA0" w14:textId="77777777" w:rsidTr="0075548F">
        <w:tc>
          <w:tcPr>
            <w:tcW w:w="1800" w:type="dxa"/>
          </w:tcPr>
          <w:p w14:paraId="57EE33C6" w14:textId="77777777" w:rsidR="00037C84" w:rsidRPr="003C4C88" w:rsidRDefault="00037C84" w:rsidP="00DC6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Общая продолжительность</w:t>
            </w:r>
          </w:p>
          <w:p w14:paraId="6845068C" w14:textId="77777777" w:rsidR="00037C84" w:rsidRPr="003C4C88" w:rsidRDefault="00037C84" w:rsidP="00DC68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51253752" w14:textId="77777777" w:rsidR="00BB7D42" w:rsidRDefault="00BB7D42" w:rsidP="008844AC">
            <w:pPr>
              <w:pStyle w:val="Heading1"/>
              <w:spacing w:before="60"/>
              <w:rPr>
                <w:b w:val="0"/>
                <w:sz w:val="24"/>
              </w:rPr>
            </w:pPr>
          </w:p>
          <w:p w14:paraId="3B191DF9" w14:textId="77777777" w:rsidR="00037C84" w:rsidRPr="003C4C88" w:rsidRDefault="00F54E0D" w:rsidP="008844AC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1 час</w:t>
            </w:r>
          </w:p>
        </w:tc>
      </w:tr>
      <w:tr w:rsidR="00037C84" w:rsidRPr="003C4C88" w14:paraId="2B9021AB" w14:textId="77777777" w:rsidTr="0075548F">
        <w:trPr>
          <w:trHeight w:val="435"/>
        </w:trPr>
        <w:tc>
          <w:tcPr>
            <w:tcW w:w="1800" w:type="dxa"/>
          </w:tcPr>
          <w:p w14:paraId="0221629F" w14:textId="77777777" w:rsidR="00037C84" w:rsidRPr="003C4C88" w:rsidRDefault="00037C84" w:rsidP="00DC6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Требования к месту(ам) проведения занятия</w:t>
            </w:r>
          </w:p>
          <w:p w14:paraId="55D12AE7" w14:textId="77777777" w:rsidR="00037C84" w:rsidRPr="003C4C88" w:rsidRDefault="00037C84" w:rsidP="00DC68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1BC8333C" w14:textId="77777777" w:rsidR="00BB7D42" w:rsidRDefault="00BB7D42" w:rsidP="003014F5">
            <w:pPr>
              <w:rPr>
                <w:rFonts w:ascii="Arial" w:hAnsi="Arial"/>
              </w:rPr>
            </w:pPr>
          </w:p>
          <w:p w14:paraId="5467C226" w14:textId="6CF554A2" w:rsidR="00037C84" w:rsidRPr="003C4C88" w:rsidRDefault="00F54E0D" w:rsidP="00126C97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3 </w:t>
            </w:r>
            <w:r w:rsidR="008423D6">
              <w:rPr>
                <w:rFonts w:ascii="Arial" w:hAnsi="Arial"/>
              </w:rPr>
              <w:t>комнаты</w:t>
            </w:r>
            <w:r>
              <w:rPr>
                <w:rFonts w:ascii="Arial" w:hAnsi="Arial"/>
              </w:rPr>
              <w:t xml:space="preserve"> для обсуждения </w:t>
            </w:r>
            <w:r w:rsidR="00126C97">
              <w:rPr>
                <w:rFonts w:ascii="Arial" w:hAnsi="Arial"/>
              </w:rPr>
              <w:t>в</w:t>
            </w:r>
            <w:r>
              <w:rPr>
                <w:rFonts w:ascii="Arial" w:hAnsi="Arial"/>
              </w:rPr>
              <w:t xml:space="preserve"> группа</w:t>
            </w:r>
            <w:r w:rsidR="00126C97">
              <w:rPr>
                <w:rFonts w:ascii="Arial" w:hAnsi="Arial"/>
              </w:rPr>
              <w:t>х</w:t>
            </w:r>
          </w:p>
        </w:tc>
      </w:tr>
      <w:tr w:rsidR="00037C84" w:rsidRPr="003C4C88" w14:paraId="2C835F21" w14:textId="77777777" w:rsidTr="00AE6618">
        <w:trPr>
          <w:trHeight w:val="683"/>
        </w:trPr>
        <w:tc>
          <w:tcPr>
            <w:tcW w:w="1800" w:type="dxa"/>
          </w:tcPr>
          <w:p w14:paraId="53686C3F" w14:textId="77777777" w:rsidR="00037C84" w:rsidRPr="003C4C88" w:rsidRDefault="00037C84" w:rsidP="00DC6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﻿Необходимое оборудование/материалы</w:t>
            </w:r>
          </w:p>
          <w:p w14:paraId="680D7F88" w14:textId="77777777" w:rsidR="00037C84" w:rsidRPr="003C4C88" w:rsidRDefault="00037C84" w:rsidP="00DC68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68E26BA8" w14:textId="0EB0C482" w:rsidR="00037C84" w:rsidRPr="003C4C88" w:rsidRDefault="00F54E0D" w:rsidP="00AE661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По одному 1 флип-чарту и маркеры </w:t>
            </w:r>
            <w:r w:rsidR="00BB7D42">
              <w:rPr>
                <w:rFonts w:ascii="Arial" w:hAnsi="Arial"/>
              </w:rPr>
              <w:t>в каждой комнате для обсуждения.</w:t>
            </w:r>
          </w:p>
          <w:p w14:paraId="5148F169" w14:textId="3C0E8A9C" w:rsidR="005A3A28" w:rsidRPr="003C4C88" w:rsidRDefault="005A3A28" w:rsidP="00AE661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Каждой группе </w:t>
            </w:r>
            <w:r w:rsidR="00BB7D42">
              <w:rPr>
                <w:rFonts w:ascii="Arial" w:hAnsi="Arial"/>
              </w:rPr>
              <w:t xml:space="preserve">- </w:t>
            </w:r>
            <w:r>
              <w:rPr>
                <w:rFonts w:ascii="Arial" w:hAnsi="Arial"/>
              </w:rPr>
              <w:t>по три вопроса на флип-чартах</w:t>
            </w:r>
            <w:r w:rsidR="00CF2426">
              <w:rPr>
                <w:rFonts w:ascii="Arial" w:hAnsi="Arial"/>
              </w:rPr>
              <w:t xml:space="preserve"> или</w:t>
            </w:r>
            <w:r>
              <w:rPr>
                <w:rFonts w:ascii="Arial" w:hAnsi="Arial"/>
              </w:rPr>
              <w:t xml:space="preserve"> на бумаге.</w:t>
            </w:r>
          </w:p>
          <w:p w14:paraId="766219C4" w14:textId="77777777" w:rsidR="00037C84" w:rsidRPr="003C4C88" w:rsidRDefault="00037C84" w:rsidP="00AE6618">
            <w:pPr>
              <w:rPr>
                <w:rFonts w:ascii="Arial" w:hAnsi="Arial" w:cs="Arial"/>
                <w:bCs/>
              </w:rPr>
            </w:pPr>
          </w:p>
        </w:tc>
      </w:tr>
      <w:tr w:rsidR="00037C84" w:rsidRPr="003C4C88" w14:paraId="7F0531EF" w14:textId="77777777" w:rsidTr="00AE6618">
        <w:trPr>
          <w:trHeight w:val="683"/>
        </w:trPr>
        <w:tc>
          <w:tcPr>
            <w:tcW w:w="1800" w:type="dxa"/>
          </w:tcPr>
          <w:p w14:paraId="46E53042" w14:textId="77777777" w:rsidR="00037C84" w:rsidRPr="003C4C88" w:rsidRDefault="00037C84" w:rsidP="00DC689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Дополнительная поддержка</w:t>
            </w:r>
          </w:p>
        </w:tc>
        <w:tc>
          <w:tcPr>
            <w:tcW w:w="8010" w:type="dxa"/>
          </w:tcPr>
          <w:p w14:paraId="6A625498" w14:textId="77777777" w:rsidR="00BB7D42" w:rsidRDefault="00BB7D42" w:rsidP="00745A9E">
            <w:pPr>
              <w:rPr>
                <w:rFonts w:ascii="Arial" w:hAnsi="Arial"/>
              </w:rPr>
            </w:pPr>
          </w:p>
          <w:p w14:paraId="61792173" w14:textId="77777777" w:rsidR="00037C84" w:rsidRPr="003C4C88" w:rsidRDefault="007C76C7" w:rsidP="00745A9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не требуется</w:t>
            </w:r>
          </w:p>
        </w:tc>
      </w:tr>
    </w:tbl>
    <w:p w14:paraId="05599304" w14:textId="77777777" w:rsidR="00037C84" w:rsidRPr="003C4C88" w:rsidRDefault="00037C84" w:rsidP="001B7CFB">
      <w:pPr>
        <w:rPr>
          <w:rFonts w:ascii="Arial" w:hAnsi="Arial" w:cs="Arial"/>
          <w:b/>
          <w:bCs/>
        </w:rPr>
      </w:pPr>
    </w:p>
    <w:p w14:paraId="5869B739" w14:textId="77777777" w:rsidR="00037C84" w:rsidRPr="00BC2FC2" w:rsidRDefault="00037C84" w:rsidP="007522AB">
      <w:pPr>
        <w:tabs>
          <w:tab w:val="left" w:pos="720"/>
        </w:tabs>
        <w:rPr>
          <w:rFonts w:ascii="Arial" w:hAnsi="Arial" w:cs="Arial"/>
          <w:color w:val="4F81BD" w:themeColor="accent1"/>
          <w:u w:val="single"/>
        </w:rPr>
      </w:pPr>
      <w:r w:rsidRPr="00BC2FC2">
        <w:rPr>
          <w:rFonts w:ascii="Arial" w:hAnsi="Arial"/>
          <w:b/>
          <w:color w:val="4F81BD" w:themeColor="accent1"/>
          <w:u w:val="single"/>
        </w:rPr>
        <w:t>Задача</w:t>
      </w:r>
      <w:r w:rsidRPr="00BC2FC2">
        <w:rPr>
          <w:rFonts w:ascii="Arial" w:hAnsi="Arial"/>
          <w:color w:val="4F81BD" w:themeColor="accent1"/>
          <w:u w:val="single"/>
        </w:rPr>
        <w:t xml:space="preserve"> </w:t>
      </w:r>
    </w:p>
    <w:p w14:paraId="6AA6FD71" w14:textId="77777777" w:rsidR="00037C84" w:rsidRPr="003C4C88" w:rsidRDefault="00037C84" w:rsidP="000F15C0">
      <w:pPr>
        <w:tabs>
          <w:tab w:val="left" w:pos="720"/>
        </w:tabs>
        <w:rPr>
          <w:rFonts w:ascii="Arial" w:hAnsi="Arial" w:cs="Arial"/>
        </w:rPr>
      </w:pPr>
    </w:p>
    <w:p w14:paraId="2355BBEF" w14:textId="77777777" w:rsidR="00037C84" w:rsidRPr="003C4C88" w:rsidRDefault="001E7554" w:rsidP="001A4124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Улучшить понимание функций и роли национальных координационных центров и независимых механизмов осуществления и мониторинга Конвенции, а также их взаимодействия с гражданским обществом.</w:t>
      </w:r>
    </w:p>
    <w:p w14:paraId="2B17782C" w14:textId="77777777" w:rsidR="007E1114" w:rsidRPr="003C4C88" w:rsidRDefault="007E1114" w:rsidP="001A4124">
      <w:pPr>
        <w:tabs>
          <w:tab w:val="left" w:pos="720"/>
        </w:tabs>
        <w:rPr>
          <w:rFonts w:ascii="Arial" w:hAnsi="Arial" w:cs="Arial"/>
        </w:rPr>
      </w:pPr>
    </w:p>
    <w:p w14:paraId="3E69FA3D" w14:textId="77777777" w:rsidR="00037C84" w:rsidRPr="00BC2FC2" w:rsidRDefault="00037C84" w:rsidP="001A4124">
      <w:pPr>
        <w:tabs>
          <w:tab w:val="left" w:pos="720"/>
        </w:tabs>
        <w:rPr>
          <w:rFonts w:ascii="Arial" w:hAnsi="Arial" w:cs="Arial"/>
          <w:b/>
          <w:color w:val="4F81BD" w:themeColor="accent1"/>
          <w:u w:val="single"/>
        </w:rPr>
      </w:pPr>
      <w:r w:rsidRPr="00BC2FC2">
        <w:rPr>
          <w:rFonts w:ascii="Arial" w:hAnsi="Arial"/>
          <w:b/>
          <w:color w:val="4F81BD" w:themeColor="accent1"/>
          <w:u w:val="single"/>
        </w:rPr>
        <w:t>Динамика, роли и необходимое время</w:t>
      </w:r>
    </w:p>
    <w:p w14:paraId="02B1D03A" w14:textId="77777777" w:rsidR="00037C84" w:rsidRPr="003C4C88" w:rsidRDefault="00037C84" w:rsidP="001F6F92">
      <w:pPr>
        <w:tabs>
          <w:tab w:val="left" w:pos="720"/>
        </w:tabs>
        <w:rPr>
          <w:rFonts w:ascii="Arial" w:hAnsi="Arial" w:cs="Arial"/>
          <w:b/>
        </w:rPr>
      </w:pPr>
    </w:p>
    <w:p w14:paraId="7A8E0148" w14:textId="62CDD2E3" w:rsidR="00037C84" w:rsidRPr="003C4C88" w:rsidRDefault="00037C84" w:rsidP="007522AB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Фасилитатор в основной аудитории объясняет условия задания </w:t>
      </w:r>
      <w:r w:rsidR="002F1E24">
        <w:rPr>
          <w:rFonts w:ascii="Arial" w:hAnsi="Arial"/>
        </w:rPr>
        <w:t>всем участникам</w:t>
      </w:r>
      <w:r>
        <w:rPr>
          <w:rFonts w:ascii="Arial" w:hAnsi="Arial"/>
        </w:rPr>
        <w:t xml:space="preserve"> (цель, динамику и так далее), делит </w:t>
      </w:r>
      <w:r w:rsidR="002F1E24">
        <w:rPr>
          <w:rFonts w:ascii="Arial" w:hAnsi="Arial"/>
        </w:rPr>
        <w:t>их</w:t>
      </w:r>
      <w:r>
        <w:rPr>
          <w:rFonts w:ascii="Arial" w:hAnsi="Arial"/>
        </w:rPr>
        <w:t xml:space="preserve"> на</w:t>
      </w:r>
      <w:r>
        <w:rPr>
          <w:rFonts w:ascii="Arial" w:hAnsi="Arial"/>
          <w:i/>
        </w:rPr>
        <w:t xml:space="preserve"> три малые группы </w:t>
      </w:r>
      <w:r>
        <w:rPr>
          <w:rFonts w:ascii="Arial" w:hAnsi="Arial"/>
        </w:rPr>
        <w:t>и предлагает пройти в свои комнаты для обсуждения (10 мин.).</w:t>
      </w:r>
    </w:p>
    <w:p w14:paraId="34D41A8D" w14:textId="77777777" w:rsidR="00037C84" w:rsidRPr="003C4C88" w:rsidRDefault="00037C84" w:rsidP="004C4650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Групповая мозговая атака по трем вопросам. Малая группа назначает докладчика (30 мин.);</w:t>
      </w:r>
    </w:p>
    <w:p w14:paraId="480B5349" w14:textId="25E507F1" w:rsidR="00037C84" w:rsidRPr="003C4C88" w:rsidRDefault="00037C84" w:rsidP="007522AB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Возвращение в основную аудиторию. Каждый докладчик информирует о результатах дискуссии </w:t>
      </w:r>
      <w:r w:rsidR="002F1E24">
        <w:rPr>
          <w:rFonts w:ascii="Arial" w:hAnsi="Arial"/>
        </w:rPr>
        <w:t xml:space="preserve">своей </w:t>
      </w:r>
      <w:r>
        <w:rPr>
          <w:rFonts w:ascii="Arial" w:hAnsi="Arial"/>
        </w:rPr>
        <w:t>группы, обращая особое внимание на сферы возможного взаимодействия между всеми тремя "исполнителями", после чего следует краткое обсуждение всеми участниками трех малых групп элементов сходства и различия между тремя представленными точками зрения (20 мин).</w:t>
      </w:r>
    </w:p>
    <w:p w14:paraId="7586FCF8" w14:textId="77777777" w:rsidR="00037C84" w:rsidRPr="003C4C88" w:rsidRDefault="00037C84" w:rsidP="00CE45ED">
      <w:pPr>
        <w:autoSpaceDE w:val="0"/>
        <w:autoSpaceDN w:val="0"/>
        <w:adjustRightInd w:val="0"/>
        <w:spacing w:before="120"/>
        <w:rPr>
          <w:rFonts w:ascii="Arial" w:hAnsi="Arial" w:cs="Arial"/>
          <w:iCs/>
          <w:color w:val="000000"/>
        </w:rPr>
      </w:pPr>
    </w:p>
    <w:p w14:paraId="56A3B40C" w14:textId="77777777" w:rsidR="00037C84" w:rsidRPr="00BC2FC2" w:rsidRDefault="00037C84" w:rsidP="00BC2FC2">
      <w:pPr>
        <w:spacing w:before="120"/>
        <w:jc w:val="center"/>
        <w:rPr>
          <w:rFonts w:ascii="Arial" w:hAnsi="Arial" w:cs="Arial"/>
          <w:iCs/>
          <w:color w:val="4F81BD" w:themeColor="accent1"/>
          <w:u w:val="single"/>
        </w:rPr>
      </w:pPr>
      <w:r w:rsidRPr="00BC2FC2">
        <w:rPr>
          <w:rFonts w:ascii="Arial" w:hAnsi="Arial"/>
          <w:color w:val="4F81BD" w:themeColor="accent1"/>
          <w:u w:val="single"/>
        </w:rPr>
        <w:t>ОПИСАНИЕ КОНКРЕТНОЙ СИТУАЦИИ</w:t>
      </w:r>
    </w:p>
    <w:p w14:paraId="613F173C" w14:textId="77777777" w:rsidR="00037C84" w:rsidRPr="003C4C88" w:rsidRDefault="00037C84" w:rsidP="00B643B7">
      <w:pPr>
        <w:spacing w:before="120"/>
        <w:rPr>
          <w:rFonts w:ascii="Arial" w:hAnsi="Arial" w:cs="Arial"/>
          <w:iCs/>
          <w:color w:val="000000"/>
        </w:rPr>
      </w:pPr>
    </w:p>
    <w:p w14:paraId="4C6B41B2" w14:textId="2B627C88" w:rsidR="00037C84" w:rsidRPr="003C4C88" w:rsidRDefault="00F54E0D" w:rsidP="001F6F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>Страна Х только что ратифицировала Конвенцию</w:t>
      </w:r>
      <w:r w:rsidR="002F1E24">
        <w:rPr>
          <w:rFonts w:ascii="Arial" w:hAnsi="Arial"/>
        </w:rPr>
        <w:t>,</w:t>
      </w:r>
      <w:r>
        <w:rPr>
          <w:rFonts w:ascii="Arial" w:hAnsi="Arial"/>
        </w:rPr>
        <w:t xml:space="preserve"> и парламент поручил Министерству по социальным вопросам выполнять функции </w:t>
      </w:r>
      <w:del w:id="0" w:author="Janina Arsenjeva" w:date="2015-09-30T16:02:00Z">
        <w:r w:rsidDel="0024479F">
          <w:rPr>
            <w:rFonts w:ascii="Arial" w:hAnsi="Arial"/>
          </w:rPr>
          <w:delText>координационного центра</w:delText>
        </w:r>
      </w:del>
      <w:ins w:id="1" w:author="Janina Arsenjeva" w:date="2015-09-30T16:02:00Z">
        <w:r w:rsidR="0024479F">
          <w:rPr>
            <w:rFonts w:ascii="Arial" w:hAnsi="Arial"/>
          </w:rPr>
          <w:t>курирующей инстанции</w:t>
        </w:r>
      </w:ins>
      <w:r>
        <w:rPr>
          <w:rFonts w:ascii="Arial" w:hAnsi="Arial"/>
        </w:rPr>
        <w:t xml:space="preserve">. Координационный механизм не был учрежден (поскольку это не является обязательным требованием). НПЗУ было поручено действовать в качестве независимого механизма, </w:t>
      </w:r>
      <w:r w:rsidR="002F1E24">
        <w:rPr>
          <w:rFonts w:ascii="Arial" w:hAnsi="Arial"/>
        </w:rPr>
        <w:t>поскольку</w:t>
      </w:r>
      <w:r>
        <w:rPr>
          <w:rFonts w:ascii="Arial" w:hAnsi="Arial"/>
        </w:rPr>
        <w:t xml:space="preserve"> гражданское общество весьма заинтересовано участвовать в процессе осуществления и мониторинга.</w:t>
      </w:r>
    </w:p>
    <w:p w14:paraId="49C42EE4" w14:textId="77777777" w:rsidR="00F54E0D" w:rsidRPr="003C4C88" w:rsidRDefault="00F54E0D" w:rsidP="001F6F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647C9E2" w14:textId="66EAA178" w:rsidR="00F54E0D" w:rsidRPr="003C4C88" w:rsidRDefault="00F54E0D" w:rsidP="001F6F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  <w:b/>
        </w:rPr>
        <w:t xml:space="preserve">Группа 1, </w:t>
      </w:r>
      <w:r w:rsidR="00BD70C8">
        <w:rPr>
          <w:rFonts w:ascii="Arial" w:hAnsi="Arial"/>
        </w:rPr>
        <w:t>выступающая</w:t>
      </w:r>
      <w:r>
        <w:rPr>
          <w:rFonts w:ascii="Arial" w:hAnsi="Arial"/>
        </w:rPr>
        <w:t xml:space="preserve"> в роли </w:t>
      </w:r>
      <w:del w:id="2" w:author="Janina Arsenjeva" w:date="2015-09-30T16:03:00Z">
        <w:r w:rsidDel="0024479F">
          <w:rPr>
            <w:rFonts w:ascii="Arial" w:hAnsi="Arial"/>
            <w:b/>
          </w:rPr>
          <w:delText>координационного центра</w:delText>
        </w:r>
      </w:del>
      <w:ins w:id="3" w:author="Janina Arsenjeva" w:date="2015-09-30T16:03:00Z">
        <w:r w:rsidR="0024479F">
          <w:rPr>
            <w:rFonts w:ascii="Arial" w:hAnsi="Arial"/>
            <w:b/>
          </w:rPr>
          <w:t>курирующей инстанции</w:t>
        </w:r>
      </w:ins>
      <w:r>
        <w:rPr>
          <w:rFonts w:ascii="Arial" w:hAnsi="Arial"/>
        </w:rPr>
        <w:t xml:space="preserve">, будет </w:t>
      </w:r>
      <w:r>
        <w:rPr>
          <w:rFonts w:ascii="Arial" w:hAnsi="Arial"/>
        </w:rPr>
        <w:lastRenderedPageBreak/>
        <w:t xml:space="preserve">обсуждать следующие вопросы: </w:t>
      </w:r>
    </w:p>
    <w:p w14:paraId="0B18898B" w14:textId="689B6CED" w:rsidR="00F54E0D" w:rsidRPr="003C4C88" w:rsidRDefault="00F54E0D" w:rsidP="00F54E0D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 xml:space="preserve">Какие </w:t>
      </w:r>
      <w:r w:rsidR="00225E87">
        <w:rPr>
          <w:rFonts w:ascii="Arial" w:hAnsi="Arial"/>
        </w:rPr>
        <w:t>задачи</w:t>
      </w:r>
      <w:r>
        <w:rPr>
          <w:rFonts w:ascii="Arial" w:hAnsi="Arial"/>
        </w:rPr>
        <w:t>, касающиес</w:t>
      </w:r>
      <w:r w:rsidR="00225E87">
        <w:rPr>
          <w:rFonts w:ascii="Arial" w:hAnsi="Arial"/>
        </w:rPr>
        <w:t>я осуществления, необходимо реша</w:t>
      </w:r>
      <w:r>
        <w:rPr>
          <w:rFonts w:ascii="Arial" w:hAnsi="Arial"/>
        </w:rPr>
        <w:t>ть в первоочередном порядке в течение первого года после ратификации?</w:t>
      </w:r>
    </w:p>
    <w:p w14:paraId="476153F1" w14:textId="77777777" w:rsidR="00F54E0D" w:rsidRPr="003C4C88" w:rsidRDefault="00F54E0D" w:rsidP="00F54E0D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>Каковы основные проблемы в сфере осуществления?</w:t>
      </w:r>
    </w:p>
    <w:p w14:paraId="7BDE1219" w14:textId="3245D87E" w:rsidR="00F54E0D" w:rsidRPr="003C4C88" w:rsidRDefault="00F54E0D" w:rsidP="00F54E0D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 xml:space="preserve">Как </w:t>
      </w:r>
      <w:del w:id="4" w:author="Janina Arsenjeva" w:date="2015-09-30T16:04:00Z">
        <w:r w:rsidDel="0024479F">
          <w:rPr>
            <w:rFonts w:ascii="Arial" w:hAnsi="Arial"/>
          </w:rPr>
          <w:delText>координационный центр</w:delText>
        </w:r>
      </w:del>
      <w:ins w:id="5" w:author="Janina Arsenjeva" w:date="2015-09-30T16:04:00Z">
        <w:r w:rsidR="0024479F">
          <w:rPr>
            <w:rFonts w:ascii="Arial" w:hAnsi="Arial"/>
          </w:rPr>
          <w:t>курирующая инстанция</w:t>
        </w:r>
      </w:ins>
      <w:r>
        <w:rPr>
          <w:rFonts w:ascii="Arial" w:hAnsi="Arial"/>
        </w:rPr>
        <w:t xml:space="preserve"> должен взаимодействовать с НПЗУ и гражданским обществом?</w:t>
      </w:r>
    </w:p>
    <w:p w14:paraId="11694936" w14:textId="77777777" w:rsidR="00F112B7" w:rsidRDefault="00F112B7" w:rsidP="005A3A28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0F2A6779" w14:textId="2883BF9D"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  <w:b/>
        </w:rPr>
        <w:t xml:space="preserve">Группа 2, </w:t>
      </w:r>
      <w:r w:rsidR="00BD70C8">
        <w:rPr>
          <w:rFonts w:ascii="Arial" w:hAnsi="Arial"/>
        </w:rPr>
        <w:t>выступающая</w:t>
      </w:r>
      <w:r>
        <w:rPr>
          <w:rFonts w:ascii="Arial" w:hAnsi="Arial"/>
        </w:rPr>
        <w:t xml:space="preserve"> в роли </w:t>
      </w:r>
      <w:r>
        <w:rPr>
          <w:rFonts w:ascii="Arial" w:hAnsi="Arial"/>
          <w:b/>
        </w:rPr>
        <w:t>независимого механизма НПЗУ</w:t>
      </w:r>
      <w:r>
        <w:rPr>
          <w:rFonts w:ascii="Arial" w:hAnsi="Arial"/>
        </w:rPr>
        <w:t xml:space="preserve">, будет обсуждать следующие вопросы: </w:t>
      </w:r>
    </w:p>
    <w:p w14:paraId="68D0520A" w14:textId="4976ED1F"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 xml:space="preserve">Какие </w:t>
      </w:r>
      <w:r w:rsidR="00225E87">
        <w:rPr>
          <w:rFonts w:ascii="Arial" w:hAnsi="Arial"/>
        </w:rPr>
        <w:t>задачи</w:t>
      </w:r>
      <w:r>
        <w:rPr>
          <w:rFonts w:ascii="Arial" w:hAnsi="Arial"/>
        </w:rPr>
        <w:t>, касающиес</w:t>
      </w:r>
      <w:r w:rsidR="00225E87">
        <w:rPr>
          <w:rFonts w:ascii="Arial" w:hAnsi="Arial"/>
        </w:rPr>
        <w:t>я осуществления, необходимо реша</w:t>
      </w:r>
      <w:r>
        <w:rPr>
          <w:rFonts w:ascii="Arial" w:hAnsi="Arial"/>
        </w:rPr>
        <w:t>ть в первоочередном порядке в течение первого года после ратификации?</w:t>
      </w:r>
    </w:p>
    <w:p w14:paraId="1AE8359B" w14:textId="77777777"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>Каковы основные проблемы в сфере осуществления?</w:t>
      </w:r>
    </w:p>
    <w:p w14:paraId="595D4B55" w14:textId="7F673D53"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 xml:space="preserve">Как НПЗУ должно взаимодействовать с </w:t>
      </w:r>
      <w:del w:id="6" w:author="Janina Arsenjeva" w:date="2015-09-30T16:04:00Z">
        <w:r w:rsidDel="0024479F">
          <w:rPr>
            <w:rFonts w:ascii="Arial" w:hAnsi="Arial"/>
          </w:rPr>
          <w:delText>координационным центром</w:delText>
        </w:r>
      </w:del>
      <w:ins w:id="7" w:author="Janina Arsenjeva" w:date="2015-09-30T16:04:00Z">
        <w:r w:rsidR="0024479F">
          <w:rPr>
            <w:rFonts w:ascii="Arial" w:hAnsi="Arial"/>
          </w:rPr>
          <w:t>курирующей инстанцией</w:t>
        </w:r>
      </w:ins>
      <w:r>
        <w:rPr>
          <w:rFonts w:ascii="Arial" w:hAnsi="Arial"/>
        </w:rPr>
        <w:t xml:space="preserve"> и гражданским обществом?</w:t>
      </w:r>
    </w:p>
    <w:p w14:paraId="6B1FD56A" w14:textId="77777777"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F4B4609" w14:textId="71362443"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  <w:b/>
        </w:rPr>
        <w:t xml:space="preserve">Группа 3, </w:t>
      </w:r>
      <w:r w:rsidR="00BD70C8">
        <w:rPr>
          <w:rFonts w:ascii="Arial" w:hAnsi="Arial"/>
        </w:rPr>
        <w:t>выступающая</w:t>
      </w:r>
      <w:r>
        <w:rPr>
          <w:rFonts w:ascii="Arial" w:hAnsi="Arial"/>
        </w:rPr>
        <w:t xml:space="preserve"> в роли </w:t>
      </w:r>
      <w:r>
        <w:rPr>
          <w:rFonts w:ascii="Arial" w:hAnsi="Arial"/>
          <w:b/>
        </w:rPr>
        <w:t>гражданского общества</w:t>
      </w:r>
      <w:r>
        <w:rPr>
          <w:rFonts w:ascii="Arial" w:hAnsi="Arial"/>
        </w:rPr>
        <w:t xml:space="preserve">, будет обсуждать следующие вопросы: </w:t>
      </w:r>
    </w:p>
    <w:p w14:paraId="45CA8AEE" w14:textId="47FE1536"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 xml:space="preserve">Какие </w:t>
      </w:r>
      <w:r w:rsidR="00225E87">
        <w:rPr>
          <w:rFonts w:ascii="Arial" w:hAnsi="Arial"/>
        </w:rPr>
        <w:t>задачи</w:t>
      </w:r>
      <w:r>
        <w:rPr>
          <w:rFonts w:ascii="Arial" w:hAnsi="Arial"/>
        </w:rPr>
        <w:t xml:space="preserve">, касающиеся осуществления, </w:t>
      </w:r>
      <w:r w:rsidR="00225E87">
        <w:rPr>
          <w:rFonts w:ascii="Arial" w:hAnsi="Arial"/>
        </w:rPr>
        <w:t xml:space="preserve">должны решать </w:t>
      </w:r>
      <w:del w:id="8" w:author="Janina Arsenjeva" w:date="2015-09-30T16:04:00Z">
        <w:r w:rsidDel="0024479F">
          <w:rPr>
            <w:rFonts w:ascii="Arial" w:hAnsi="Arial"/>
          </w:rPr>
          <w:delText>координационный центр</w:delText>
        </w:r>
      </w:del>
      <w:ins w:id="9" w:author="Janina Arsenjeva" w:date="2015-09-30T16:04:00Z">
        <w:r w:rsidR="0024479F">
          <w:rPr>
            <w:rFonts w:ascii="Arial" w:hAnsi="Arial"/>
          </w:rPr>
          <w:t>курирующая инстанция</w:t>
        </w:r>
      </w:ins>
      <w:r>
        <w:rPr>
          <w:rFonts w:ascii="Arial" w:hAnsi="Arial"/>
        </w:rPr>
        <w:t xml:space="preserve"> и </w:t>
      </w:r>
      <w:r w:rsidR="00225E87">
        <w:rPr>
          <w:rFonts w:ascii="Arial" w:hAnsi="Arial"/>
        </w:rPr>
        <w:t xml:space="preserve">независимый механизм </w:t>
      </w:r>
      <w:r>
        <w:rPr>
          <w:rFonts w:ascii="Arial" w:hAnsi="Arial"/>
        </w:rPr>
        <w:t>в первоочередном порядке в течение первого года после ратификации?</w:t>
      </w:r>
    </w:p>
    <w:p w14:paraId="0640A721" w14:textId="77777777"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>Каковы основные проблемы в сфере осуществления?</w:t>
      </w:r>
    </w:p>
    <w:p w14:paraId="79584838" w14:textId="2A4D1F14" w:rsidR="005A3A28" w:rsidRPr="003C4C88" w:rsidRDefault="005A3A28" w:rsidP="005A3A28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/>
        </w:rPr>
        <w:t xml:space="preserve">Какие стратегии могут реализовывать организации гражданского общества в целях повышения эффективности взаимодействия с </w:t>
      </w:r>
      <w:del w:id="10" w:author="Janina Arsenjeva" w:date="2015-09-30T16:05:00Z">
        <w:r w:rsidDel="0024479F">
          <w:rPr>
            <w:rFonts w:ascii="Arial" w:hAnsi="Arial"/>
          </w:rPr>
          <w:delText>координационным центром</w:delText>
        </w:r>
      </w:del>
      <w:ins w:id="11" w:author="Janina Arsenjeva" w:date="2015-09-30T16:05:00Z">
        <w:r w:rsidR="0024479F">
          <w:rPr>
            <w:rFonts w:ascii="Arial" w:hAnsi="Arial"/>
          </w:rPr>
          <w:t>курирующей инстанцией</w:t>
        </w:r>
      </w:ins>
      <w:r>
        <w:rPr>
          <w:rFonts w:ascii="Arial" w:hAnsi="Arial"/>
        </w:rPr>
        <w:t xml:space="preserve"> и независимым механизмом?</w:t>
      </w:r>
    </w:p>
    <w:p w14:paraId="4AD78521" w14:textId="77777777"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bookmarkStart w:id="12" w:name="_GoBack"/>
      <w:bookmarkEnd w:id="12"/>
    </w:p>
    <w:sectPr w:rsidR="005A3A28" w:rsidRPr="003C4C88" w:rsidSect="009816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59A1A" w14:textId="77777777" w:rsidR="00F21293" w:rsidRDefault="00F21293">
      <w:r>
        <w:separator/>
      </w:r>
    </w:p>
  </w:endnote>
  <w:endnote w:type="continuationSeparator" w:id="0">
    <w:p w14:paraId="474FAAC7" w14:textId="77777777" w:rsidR="00F21293" w:rsidRDefault="00F2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FA426" w14:textId="77777777" w:rsidR="00225E87" w:rsidRDefault="00225E87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9925B6" w14:textId="77777777" w:rsidR="00225E87" w:rsidRDefault="00225E87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DB7A5" w14:textId="77777777" w:rsidR="00225E87" w:rsidRPr="005526DF" w:rsidRDefault="00225E87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24479F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14:paraId="2E0B021E" w14:textId="77777777" w:rsidR="00225E87" w:rsidRPr="00F112B7" w:rsidRDefault="00225E87" w:rsidP="0098215B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FAA9E" w14:textId="77777777" w:rsidR="00225E87" w:rsidRDefault="00225E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9A5F0" w14:textId="77777777" w:rsidR="00F21293" w:rsidRDefault="00F21293">
      <w:r>
        <w:separator/>
      </w:r>
    </w:p>
  </w:footnote>
  <w:footnote w:type="continuationSeparator" w:id="0">
    <w:p w14:paraId="3D02B054" w14:textId="77777777" w:rsidR="00F21293" w:rsidRDefault="00F21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09553" w14:textId="77777777" w:rsidR="00225E87" w:rsidRDefault="00225E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4F116" w14:textId="77777777" w:rsidR="00225E87" w:rsidRPr="00E0544F" w:rsidRDefault="00225E87" w:rsidP="003000B2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6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  <w:r>
      <w:rPr>
        <w:rFonts w:ascii="Calibri" w:hAnsi="Calibri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8E862" w14:textId="77777777" w:rsidR="00225E87" w:rsidRDefault="00225E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05DCF"/>
    <w:multiLevelType w:val="hybridMultilevel"/>
    <w:tmpl w:val="3D126432"/>
    <w:lvl w:ilvl="0" w:tplc="34A85B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0243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3252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F40D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1ED6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2870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50E7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E33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9C9D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C4079"/>
    <w:multiLevelType w:val="hybridMultilevel"/>
    <w:tmpl w:val="D14A8F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8D4694"/>
    <w:multiLevelType w:val="hybridMultilevel"/>
    <w:tmpl w:val="E0AE0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C6C08"/>
    <w:multiLevelType w:val="hybridMultilevel"/>
    <w:tmpl w:val="8C680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1B1E5D"/>
    <w:multiLevelType w:val="hybridMultilevel"/>
    <w:tmpl w:val="7FB26C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2250"/>
    <w:rsid w:val="0002316C"/>
    <w:rsid w:val="00024964"/>
    <w:rsid w:val="0002527E"/>
    <w:rsid w:val="00037C84"/>
    <w:rsid w:val="00047B3A"/>
    <w:rsid w:val="00080842"/>
    <w:rsid w:val="00081EE2"/>
    <w:rsid w:val="00086549"/>
    <w:rsid w:val="0008664C"/>
    <w:rsid w:val="00093EAF"/>
    <w:rsid w:val="00094713"/>
    <w:rsid w:val="000A0B75"/>
    <w:rsid w:val="000A23A0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6C97"/>
    <w:rsid w:val="00127CB0"/>
    <w:rsid w:val="00130DAD"/>
    <w:rsid w:val="00133CA1"/>
    <w:rsid w:val="0014409C"/>
    <w:rsid w:val="0016135F"/>
    <w:rsid w:val="00167963"/>
    <w:rsid w:val="001751C9"/>
    <w:rsid w:val="0018795A"/>
    <w:rsid w:val="00193191"/>
    <w:rsid w:val="001A4124"/>
    <w:rsid w:val="001A7D85"/>
    <w:rsid w:val="001B5212"/>
    <w:rsid w:val="001B7CFB"/>
    <w:rsid w:val="001D0F8F"/>
    <w:rsid w:val="001D747D"/>
    <w:rsid w:val="001E2899"/>
    <w:rsid w:val="001E73C9"/>
    <w:rsid w:val="001E7554"/>
    <w:rsid w:val="001F6F92"/>
    <w:rsid w:val="00206DED"/>
    <w:rsid w:val="002106EA"/>
    <w:rsid w:val="00225E87"/>
    <w:rsid w:val="002320AB"/>
    <w:rsid w:val="002341F0"/>
    <w:rsid w:val="00235CD0"/>
    <w:rsid w:val="00240BC0"/>
    <w:rsid w:val="00241835"/>
    <w:rsid w:val="0024479F"/>
    <w:rsid w:val="00246C90"/>
    <w:rsid w:val="00255E26"/>
    <w:rsid w:val="00262699"/>
    <w:rsid w:val="00264897"/>
    <w:rsid w:val="002675BF"/>
    <w:rsid w:val="00271066"/>
    <w:rsid w:val="002811E1"/>
    <w:rsid w:val="002840BC"/>
    <w:rsid w:val="00287A03"/>
    <w:rsid w:val="002931BB"/>
    <w:rsid w:val="002A6377"/>
    <w:rsid w:val="002B0149"/>
    <w:rsid w:val="002B3196"/>
    <w:rsid w:val="002B717D"/>
    <w:rsid w:val="002C2991"/>
    <w:rsid w:val="002C7E30"/>
    <w:rsid w:val="002D48BB"/>
    <w:rsid w:val="002E165F"/>
    <w:rsid w:val="002F1E24"/>
    <w:rsid w:val="002F6C94"/>
    <w:rsid w:val="002F79AD"/>
    <w:rsid w:val="003000B2"/>
    <w:rsid w:val="003014F5"/>
    <w:rsid w:val="00302DAD"/>
    <w:rsid w:val="00317326"/>
    <w:rsid w:val="00320BC1"/>
    <w:rsid w:val="003348FB"/>
    <w:rsid w:val="0033601D"/>
    <w:rsid w:val="00336311"/>
    <w:rsid w:val="00344406"/>
    <w:rsid w:val="00347CF5"/>
    <w:rsid w:val="00355338"/>
    <w:rsid w:val="0035600C"/>
    <w:rsid w:val="00356C3D"/>
    <w:rsid w:val="0036253A"/>
    <w:rsid w:val="003640D1"/>
    <w:rsid w:val="00373776"/>
    <w:rsid w:val="003841DB"/>
    <w:rsid w:val="003919F5"/>
    <w:rsid w:val="00394508"/>
    <w:rsid w:val="003A1DA1"/>
    <w:rsid w:val="003A66DA"/>
    <w:rsid w:val="003B2611"/>
    <w:rsid w:val="003B62D7"/>
    <w:rsid w:val="003C4C88"/>
    <w:rsid w:val="003C5BA5"/>
    <w:rsid w:val="003C5D69"/>
    <w:rsid w:val="003C6810"/>
    <w:rsid w:val="003C79DD"/>
    <w:rsid w:val="003D0B7F"/>
    <w:rsid w:val="003D3D05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85A05"/>
    <w:rsid w:val="00497057"/>
    <w:rsid w:val="00497C8F"/>
    <w:rsid w:val="004A6F2B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BD1"/>
    <w:rsid w:val="005148F4"/>
    <w:rsid w:val="005216CB"/>
    <w:rsid w:val="00531E04"/>
    <w:rsid w:val="00534E2B"/>
    <w:rsid w:val="00545C67"/>
    <w:rsid w:val="005472A7"/>
    <w:rsid w:val="005526DF"/>
    <w:rsid w:val="005529C6"/>
    <w:rsid w:val="00554A04"/>
    <w:rsid w:val="00555CF7"/>
    <w:rsid w:val="0057291B"/>
    <w:rsid w:val="00580579"/>
    <w:rsid w:val="00584E77"/>
    <w:rsid w:val="005910DB"/>
    <w:rsid w:val="0059198E"/>
    <w:rsid w:val="00592A42"/>
    <w:rsid w:val="00592C90"/>
    <w:rsid w:val="005955B2"/>
    <w:rsid w:val="005A128C"/>
    <w:rsid w:val="005A36CF"/>
    <w:rsid w:val="005A3A28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5A5E"/>
    <w:rsid w:val="00623EA1"/>
    <w:rsid w:val="00642E23"/>
    <w:rsid w:val="006432C5"/>
    <w:rsid w:val="00646A99"/>
    <w:rsid w:val="00646F24"/>
    <w:rsid w:val="00647373"/>
    <w:rsid w:val="00647806"/>
    <w:rsid w:val="00651285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D1CC6"/>
    <w:rsid w:val="006D6AA8"/>
    <w:rsid w:val="006D7AB7"/>
    <w:rsid w:val="006E46F0"/>
    <w:rsid w:val="006F5AEE"/>
    <w:rsid w:val="006F6166"/>
    <w:rsid w:val="00700658"/>
    <w:rsid w:val="007039CF"/>
    <w:rsid w:val="00704CCD"/>
    <w:rsid w:val="007059B8"/>
    <w:rsid w:val="007117C5"/>
    <w:rsid w:val="00713354"/>
    <w:rsid w:val="00714E6D"/>
    <w:rsid w:val="007448F1"/>
    <w:rsid w:val="00745A9E"/>
    <w:rsid w:val="007522AB"/>
    <w:rsid w:val="0075548F"/>
    <w:rsid w:val="007567B4"/>
    <w:rsid w:val="0075727D"/>
    <w:rsid w:val="00771A78"/>
    <w:rsid w:val="007764E1"/>
    <w:rsid w:val="00781A66"/>
    <w:rsid w:val="00783106"/>
    <w:rsid w:val="007B472D"/>
    <w:rsid w:val="007C76C7"/>
    <w:rsid w:val="007D3D37"/>
    <w:rsid w:val="007E06A5"/>
    <w:rsid w:val="007E0E18"/>
    <w:rsid w:val="007E1114"/>
    <w:rsid w:val="007E6059"/>
    <w:rsid w:val="007F05EE"/>
    <w:rsid w:val="007F1AD9"/>
    <w:rsid w:val="007F4CEF"/>
    <w:rsid w:val="00803651"/>
    <w:rsid w:val="008039AF"/>
    <w:rsid w:val="00805916"/>
    <w:rsid w:val="00822E0A"/>
    <w:rsid w:val="00837961"/>
    <w:rsid w:val="00841C65"/>
    <w:rsid w:val="008423D6"/>
    <w:rsid w:val="008513AB"/>
    <w:rsid w:val="00851AD7"/>
    <w:rsid w:val="00857E78"/>
    <w:rsid w:val="0086691A"/>
    <w:rsid w:val="0088150F"/>
    <w:rsid w:val="0088261C"/>
    <w:rsid w:val="00883F0D"/>
    <w:rsid w:val="008844AC"/>
    <w:rsid w:val="008916BB"/>
    <w:rsid w:val="00895B6A"/>
    <w:rsid w:val="008A64B8"/>
    <w:rsid w:val="008A7C52"/>
    <w:rsid w:val="008B3648"/>
    <w:rsid w:val="008B7C96"/>
    <w:rsid w:val="008C2FF0"/>
    <w:rsid w:val="008C6CE1"/>
    <w:rsid w:val="008D0133"/>
    <w:rsid w:val="008D576C"/>
    <w:rsid w:val="008E3AB1"/>
    <w:rsid w:val="008E3B6C"/>
    <w:rsid w:val="008E5CA4"/>
    <w:rsid w:val="008E6CE0"/>
    <w:rsid w:val="008F52B6"/>
    <w:rsid w:val="008F5462"/>
    <w:rsid w:val="00904F93"/>
    <w:rsid w:val="00905B19"/>
    <w:rsid w:val="00905FF5"/>
    <w:rsid w:val="00934FF9"/>
    <w:rsid w:val="009351FA"/>
    <w:rsid w:val="0093692E"/>
    <w:rsid w:val="00943FCA"/>
    <w:rsid w:val="00957CF4"/>
    <w:rsid w:val="009635C8"/>
    <w:rsid w:val="009710E2"/>
    <w:rsid w:val="009816E4"/>
    <w:rsid w:val="00981CB0"/>
    <w:rsid w:val="0098215B"/>
    <w:rsid w:val="00991846"/>
    <w:rsid w:val="009B0017"/>
    <w:rsid w:val="009C3560"/>
    <w:rsid w:val="009C4239"/>
    <w:rsid w:val="009C4E47"/>
    <w:rsid w:val="009C583D"/>
    <w:rsid w:val="009D1DBD"/>
    <w:rsid w:val="009E14E0"/>
    <w:rsid w:val="009E4D17"/>
    <w:rsid w:val="00A038FA"/>
    <w:rsid w:val="00A13AF6"/>
    <w:rsid w:val="00A16520"/>
    <w:rsid w:val="00A2229E"/>
    <w:rsid w:val="00A35182"/>
    <w:rsid w:val="00A35BE5"/>
    <w:rsid w:val="00A3680A"/>
    <w:rsid w:val="00A51B15"/>
    <w:rsid w:val="00A54448"/>
    <w:rsid w:val="00A56CC7"/>
    <w:rsid w:val="00A6337A"/>
    <w:rsid w:val="00A70E54"/>
    <w:rsid w:val="00A81F4C"/>
    <w:rsid w:val="00A9365A"/>
    <w:rsid w:val="00AA0EA0"/>
    <w:rsid w:val="00AA3C49"/>
    <w:rsid w:val="00AB7EDF"/>
    <w:rsid w:val="00AC0645"/>
    <w:rsid w:val="00AC109B"/>
    <w:rsid w:val="00AD3D67"/>
    <w:rsid w:val="00AE4EBC"/>
    <w:rsid w:val="00AE6618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43B7"/>
    <w:rsid w:val="00B6455A"/>
    <w:rsid w:val="00B75AF3"/>
    <w:rsid w:val="00B77FDE"/>
    <w:rsid w:val="00B82C11"/>
    <w:rsid w:val="00B871FF"/>
    <w:rsid w:val="00B96A3A"/>
    <w:rsid w:val="00BA0993"/>
    <w:rsid w:val="00BA2624"/>
    <w:rsid w:val="00BA4130"/>
    <w:rsid w:val="00BB4FEE"/>
    <w:rsid w:val="00BB54C3"/>
    <w:rsid w:val="00BB7D42"/>
    <w:rsid w:val="00BC2FC2"/>
    <w:rsid w:val="00BC3727"/>
    <w:rsid w:val="00BD2E52"/>
    <w:rsid w:val="00BD58FB"/>
    <w:rsid w:val="00BD7051"/>
    <w:rsid w:val="00BD70C8"/>
    <w:rsid w:val="00BE00BD"/>
    <w:rsid w:val="00BE087F"/>
    <w:rsid w:val="00BE2E54"/>
    <w:rsid w:val="00BF1F85"/>
    <w:rsid w:val="00BF3312"/>
    <w:rsid w:val="00BF350E"/>
    <w:rsid w:val="00C00200"/>
    <w:rsid w:val="00C0696F"/>
    <w:rsid w:val="00C35173"/>
    <w:rsid w:val="00C35B70"/>
    <w:rsid w:val="00C3677B"/>
    <w:rsid w:val="00C3680F"/>
    <w:rsid w:val="00C47CB1"/>
    <w:rsid w:val="00C56DA3"/>
    <w:rsid w:val="00C606F3"/>
    <w:rsid w:val="00C82F70"/>
    <w:rsid w:val="00C843F0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E45ED"/>
    <w:rsid w:val="00CE54B9"/>
    <w:rsid w:val="00CF1DE1"/>
    <w:rsid w:val="00CF2426"/>
    <w:rsid w:val="00CF7AD0"/>
    <w:rsid w:val="00D007FC"/>
    <w:rsid w:val="00D10B30"/>
    <w:rsid w:val="00D16E1F"/>
    <w:rsid w:val="00D3132D"/>
    <w:rsid w:val="00D314E4"/>
    <w:rsid w:val="00D35A55"/>
    <w:rsid w:val="00D36637"/>
    <w:rsid w:val="00D372CD"/>
    <w:rsid w:val="00D557A8"/>
    <w:rsid w:val="00D6510B"/>
    <w:rsid w:val="00D651C7"/>
    <w:rsid w:val="00D760B7"/>
    <w:rsid w:val="00D80C4F"/>
    <w:rsid w:val="00D81667"/>
    <w:rsid w:val="00D81AE7"/>
    <w:rsid w:val="00D87DB5"/>
    <w:rsid w:val="00D9705D"/>
    <w:rsid w:val="00DB22C9"/>
    <w:rsid w:val="00DC28DF"/>
    <w:rsid w:val="00DC6890"/>
    <w:rsid w:val="00DC7CA9"/>
    <w:rsid w:val="00DD103E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165C1"/>
    <w:rsid w:val="00E23509"/>
    <w:rsid w:val="00E25694"/>
    <w:rsid w:val="00E32729"/>
    <w:rsid w:val="00E46C86"/>
    <w:rsid w:val="00E534E4"/>
    <w:rsid w:val="00E55D93"/>
    <w:rsid w:val="00E577A7"/>
    <w:rsid w:val="00E600DF"/>
    <w:rsid w:val="00E652AC"/>
    <w:rsid w:val="00E675C3"/>
    <w:rsid w:val="00E70764"/>
    <w:rsid w:val="00E8172A"/>
    <w:rsid w:val="00E928F7"/>
    <w:rsid w:val="00EA7491"/>
    <w:rsid w:val="00EB1FEE"/>
    <w:rsid w:val="00EB36D8"/>
    <w:rsid w:val="00EB7BA2"/>
    <w:rsid w:val="00EC17B7"/>
    <w:rsid w:val="00ED0502"/>
    <w:rsid w:val="00ED16F3"/>
    <w:rsid w:val="00ED1D63"/>
    <w:rsid w:val="00EE0426"/>
    <w:rsid w:val="00EE18A0"/>
    <w:rsid w:val="00EF3341"/>
    <w:rsid w:val="00F03B06"/>
    <w:rsid w:val="00F112B7"/>
    <w:rsid w:val="00F20A86"/>
    <w:rsid w:val="00F21293"/>
    <w:rsid w:val="00F21CA0"/>
    <w:rsid w:val="00F327BB"/>
    <w:rsid w:val="00F416E9"/>
    <w:rsid w:val="00F42A27"/>
    <w:rsid w:val="00F4406A"/>
    <w:rsid w:val="00F44D70"/>
    <w:rsid w:val="00F54E0D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C12A9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D6F94"/>
  <w15:docId w15:val="{0354F3F7-F701-48F3-8E27-6EC4DACD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136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136"/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11">
    <w:name w:val="Light Shading - Accent 11"/>
    <w:uiPriority w:val="99"/>
    <w:rsid w:val="00E55D93"/>
    <w:rPr>
      <w:color w:val="365F91"/>
      <w:sz w:val="20"/>
      <w:szCs w:val="20"/>
      <w:lang w:val="en-US" w:eastAsia="en-US" w:bidi="ar-SA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11">
    <w:name w:val="Light List - Accent 11"/>
    <w:uiPriority w:val="99"/>
    <w:rsid w:val="00E55D93"/>
    <w:rPr>
      <w:sz w:val="20"/>
      <w:szCs w:val="20"/>
      <w:lang w:val="en-US" w:eastAsia="en-US" w:bidi="ar-SA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List8">
    <w:name w:val="Table List 8"/>
    <w:basedOn w:val="TableNormal"/>
    <w:uiPriority w:val="99"/>
    <w:rsid w:val="00167963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NormalWeb">
    <w:name w:val="Normal (Web)"/>
    <w:basedOn w:val="Normal"/>
    <w:uiPriority w:val="99"/>
    <w:rsid w:val="00F4406A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54E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E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E0D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E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E0D"/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79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Janina Arsenjeva</cp:lastModifiedBy>
  <cp:revision>2</cp:revision>
  <cp:lastPrinted>2010-05-12T16:49:00Z</cp:lastPrinted>
  <dcterms:created xsi:type="dcterms:W3CDTF">2015-09-30T14:05:00Z</dcterms:created>
  <dcterms:modified xsi:type="dcterms:W3CDTF">2015-09-30T14:05:00Z</dcterms:modified>
</cp:coreProperties>
</file>